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1C8F3" w14:textId="77777777" w:rsidR="00B7392D" w:rsidRPr="00B7392D" w:rsidRDefault="00B7392D" w:rsidP="00B7392D">
      <w:pPr>
        <w:keepNext/>
        <w:spacing w:before="240" w:after="60" w:line="240" w:lineRule="auto"/>
        <w:outlineLvl w:val="3"/>
        <w:rPr>
          <w:rFonts w:ascii="Times New Roman" w:eastAsia="Times New Roman" w:hAnsi="Times New Roman" w:cs="Times New Roman"/>
          <w:b/>
          <w:bCs/>
          <w:sz w:val="28"/>
          <w:szCs w:val="28"/>
        </w:rPr>
      </w:pPr>
      <w:bookmarkStart w:id="0" w:name="_Toc256001590"/>
      <w:bookmarkStart w:id="1" w:name="_GoBack"/>
      <w:bookmarkEnd w:id="1"/>
      <w:r w:rsidRPr="00B7392D">
        <w:rPr>
          <w:rFonts w:ascii="Times New Roman" w:eastAsia="Times New Roman" w:hAnsi="Times New Roman" w:cs="Times New Roman"/>
          <w:b/>
          <w:bCs/>
          <w:noProof/>
          <w:sz w:val="28"/>
          <w:szCs w:val="28"/>
        </w:rPr>
        <w:t>II.Г.2.1 - Инвестиции за преработка на селскостопански продукти, насочени към опазване на компонентите на околната среда</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B7392D" w:rsidRPr="00B7392D" w14:paraId="40F08D79"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B70AD6"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2797A0"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II.Г.2.1</w:t>
            </w:r>
          </w:p>
        </w:tc>
      </w:tr>
      <w:tr w:rsidR="00B7392D" w:rsidRPr="00B7392D" w14:paraId="2AE693CA"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702535"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5062AE"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Инвестиции за преработка на селскостопански продукти, насочени към опазване на компонентите на околната среда</w:t>
            </w:r>
          </w:p>
        </w:tc>
      </w:tr>
      <w:tr w:rsidR="00B7392D" w:rsidRPr="00B7392D" w14:paraId="62944953"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C07968"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FE807E"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INVEST(73-74) - Инвестиции, включително инвестиции за напояване</w:t>
            </w:r>
          </w:p>
        </w:tc>
      </w:tr>
      <w:tr w:rsidR="00B7392D" w:rsidRPr="00B7392D" w14:paraId="482636B4"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CDD030"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B8B5E1"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O.24. Брой на подпомаганите операции или единици за инвестиции в производствени дейности извън земеделските стопанства</w:t>
            </w:r>
          </w:p>
        </w:tc>
      </w:tr>
      <w:tr w:rsidR="00B7392D" w:rsidRPr="00B7392D" w14:paraId="5AB26F71"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0D798B"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FCC7C1"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Приемственост между поколенията: Не</w:t>
            </w:r>
          </w:p>
          <w:p w14:paraId="6487ED22"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Околна среда: Да</w:t>
            </w:r>
          </w:p>
          <w:p w14:paraId="4DA13021"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Система за облекчения за екосхеми: Не</w:t>
            </w:r>
          </w:p>
          <w:p w14:paraId="3BC048B7"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Подход LEADER: Не</w:t>
            </w:r>
          </w:p>
        </w:tc>
      </w:tr>
    </w:tbl>
    <w:p w14:paraId="0A6A2F86" w14:textId="77777777" w:rsidR="00B7392D" w:rsidRPr="00B7392D" w:rsidRDefault="00B7392D" w:rsidP="00B7392D">
      <w:pPr>
        <w:spacing w:before="240" w:after="60" w:line="240" w:lineRule="auto"/>
        <w:outlineLvl w:val="4"/>
        <w:rPr>
          <w:rFonts w:ascii="Times New Roman" w:eastAsia="Times New Roman" w:hAnsi="Times New Roman" w:cs="Times New Roman"/>
          <w:bCs/>
          <w:i/>
          <w:iCs/>
          <w:color w:val="000000"/>
          <w:sz w:val="24"/>
          <w:szCs w:val="26"/>
        </w:rPr>
      </w:pPr>
      <w:bookmarkStart w:id="2" w:name="_Toc256001591"/>
      <w:r w:rsidRPr="00B7392D">
        <w:rPr>
          <w:rFonts w:ascii="Times New Roman" w:eastAsia="Times New Roman" w:hAnsi="Times New Roman" w:cs="Times New Roman"/>
          <w:bCs/>
          <w:i/>
          <w:iCs/>
          <w:noProof/>
          <w:color w:val="000000"/>
          <w:sz w:val="24"/>
          <w:szCs w:val="26"/>
        </w:rPr>
        <w:t>1 Териториално приложение и ако е уместно, регионално измерение</w:t>
      </w:r>
      <w:bookmarkEnd w:id="2"/>
    </w:p>
    <w:p w14:paraId="26ADE99E" w14:textId="77777777" w:rsidR="00B7392D" w:rsidRPr="00B7392D" w:rsidRDefault="00B7392D" w:rsidP="00B7392D">
      <w:pPr>
        <w:spacing w:after="0" w:line="240" w:lineRule="auto"/>
        <w:rPr>
          <w:rFonts w:ascii="Times New Roman" w:eastAsia="Times New Roman" w:hAnsi="Times New Roman" w:cs="Times New Roman"/>
          <w:color w:val="000000"/>
          <w:sz w:val="0"/>
          <w:szCs w:val="24"/>
        </w:rPr>
      </w:pPr>
      <w:r w:rsidRPr="00B7392D">
        <w:rPr>
          <w:rFonts w:ascii="Times New Roman" w:eastAsia="Times New Roman" w:hAnsi="Times New Roman" w:cs="Times New Roman"/>
          <w:noProof/>
          <w:color w:val="000000"/>
          <w:sz w:val="24"/>
          <w:szCs w:val="24"/>
        </w:rPr>
        <w:t xml:space="preserve">Териториално приложение: </w:t>
      </w:r>
      <w:r w:rsidRPr="00B7392D">
        <w:rPr>
          <w:rFonts w:ascii="Times New Roman" w:eastAsia="Times New Roman" w:hAnsi="Times New Roman" w:cs="Times New Roman"/>
          <w:b/>
          <w:noProof/>
          <w:color w:val="000000"/>
          <w:sz w:val="24"/>
          <w:szCs w:val="24"/>
        </w:rPr>
        <w:t>Национално равнище</w:t>
      </w:r>
    </w:p>
    <w:p w14:paraId="78E8263D" w14:textId="77777777" w:rsidR="00B7392D" w:rsidRPr="00B7392D" w:rsidRDefault="00B7392D" w:rsidP="00B7392D">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B7392D" w:rsidRPr="00B7392D" w14:paraId="5FB97063" w14:textId="77777777" w:rsidTr="004F1C8A">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7D0FFC2D" w14:textId="77777777" w:rsidR="00B7392D" w:rsidRPr="00B7392D" w:rsidRDefault="00B7392D" w:rsidP="00B7392D">
            <w:pPr>
              <w:spacing w:after="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694A3AAA"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Описание</w:t>
            </w:r>
          </w:p>
        </w:tc>
      </w:tr>
      <w:tr w:rsidR="00B7392D" w:rsidRPr="00B7392D" w14:paraId="5033DCC9" w14:textId="77777777"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195DA1"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29D742" w14:textId="77777777"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 xml:space="preserve">България </w:t>
            </w:r>
          </w:p>
        </w:tc>
      </w:tr>
    </w:tbl>
    <w:p w14:paraId="70A9F4BE"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70D6BE9F"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31F022D"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Териториалният обхват на проектните предложения, включващи инвестиции в преработка на продукти от Приложение № I от Договора за функционирането на Европейския съюз (ДФЕС) е територията на Република България. </w:t>
            </w:r>
          </w:p>
          <w:p w14:paraId="17A35A95"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Териториалният обхват на проектните предложения, включващи инвестиции в преработка на продукти от приложение № І от ДФЕС в продукти извън приложение № І от ДФЕС или памук е съгласно Регламент (ЕС) 2023/2831 на Комисията от 13 декември 2023 година.</w:t>
            </w:r>
          </w:p>
        </w:tc>
      </w:tr>
    </w:tbl>
    <w:p w14:paraId="795BD850"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 w:name="_Toc256001592"/>
      <w:r w:rsidRPr="00B7392D">
        <w:rPr>
          <w:rFonts w:ascii="Times New Roman" w:eastAsia="Times New Roman" w:hAnsi="Times New Roman" w:cs="Times New Roman"/>
          <w:bCs/>
          <w:iCs/>
          <w:noProof/>
          <w:color w:val="000000"/>
          <w:sz w:val="24"/>
          <w:szCs w:val="26"/>
        </w:rPr>
        <w:t>2 Свързани специфични цели, междусекторна цел и уместни секторни цели</w:t>
      </w:r>
      <w:bookmarkEnd w:id="3"/>
    </w:p>
    <w:p w14:paraId="53866D52"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B7392D" w:rsidRPr="00B7392D" w14:paraId="5790DAB9" w14:textId="77777777"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71CD128"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Код на СПЕЦИФИЧНАТА ЦЕЛ НА ОСП + описание</w:t>
            </w:r>
            <w:r w:rsidRPr="00B7392D">
              <w:rPr>
                <w:rFonts w:ascii="Times New Roman" w:eastAsia="Times New Roman" w:hAnsi="Times New Roman" w:cs="Times New Roman"/>
                <w:noProof/>
                <w:color w:val="000000"/>
                <w:sz w:val="20"/>
                <w:szCs w:val="24"/>
              </w:rPr>
              <w:t xml:space="preserve"> Препоръчителните специфични цели на ОСП за този вид интервенция са обозначени с получер шрифт</w:t>
            </w:r>
          </w:p>
        </w:tc>
      </w:tr>
      <w:tr w:rsidR="00B7392D" w:rsidRPr="00B7392D" w14:paraId="597B8A4D" w14:textId="77777777"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B23DA53"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B7392D" w:rsidRPr="00B7392D" w14:paraId="01642E2A" w14:textId="77777777"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3759864"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14:paraId="7B4BC238"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14:paraId="2466CAB1"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4" w:name="_Toc256001593"/>
      <w:r w:rsidRPr="00B7392D">
        <w:rPr>
          <w:rFonts w:ascii="Times New Roman" w:eastAsia="Times New Roman" w:hAnsi="Times New Roman" w:cs="Times New Roman"/>
          <w:bCs/>
          <w:iCs/>
          <w:noProof/>
          <w:color w:val="000000"/>
          <w:sz w:val="24"/>
          <w:szCs w:val="26"/>
        </w:rPr>
        <w:t>3 Потребности, обхванати от интервенцията</w:t>
      </w:r>
      <w:bookmarkEnd w:id="4"/>
    </w:p>
    <w:p w14:paraId="167AC058"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B7392D" w:rsidRPr="00B7392D" w14:paraId="10BC4479"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E31B3DA"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3CDA1C3"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2C3A184"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617F91A"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Разгледана в стратегически план по ОСП</w:t>
            </w:r>
          </w:p>
        </w:tc>
      </w:tr>
      <w:tr w:rsidR="00B7392D" w:rsidRPr="00B7392D" w14:paraId="418543BF"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9B8A56"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П.4.3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716B771"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 xml:space="preserve">П.4.3.Производство на енергия от възобновяеми източници от селското стопанство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D885EB6"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3A66534"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Да</w:t>
            </w:r>
          </w:p>
        </w:tc>
      </w:tr>
    </w:tbl>
    <w:p w14:paraId="3084D7A5"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5" w:name="_Toc256001594"/>
      <w:r w:rsidRPr="00B7392D">
        <w:rPr>
          <w:rFonts w:ascii="Times New Roman" w:eastAsia="Times New Roman" w:hAnsi="Times New Roman" w:cs="Times New Roman"/>
          <w:bCs/>
          <w:iCs/>
          <w:noProof/>
          <w:color w:val="000000"/>
          <w:sz w:val="24"/>
          <w:szCs w:val="26"/>
        </w:rPr>
        <w:t>4 Показател(и) за резултатите</w:t>
      </w:r>
      <w:bookmarkEnd w:id="5"/>
    </w:p>
    <w:p w14:paraId="7351A5F0"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B7392D" w:rsidRPr="00B7392D" w14:paraId="29C3A0CF"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E57CF97"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Код на ПОКАЗАТЕЛИТЕ ЗА РЕЗУЛТАТИТЕ + описание</w:t>
            </w:r>
            <w:r w:rsidRPr="00B7392D">
              <w:rPr>
                <w:rFonts w:ascii="Times New Roman" w:eastAsia="Times New Roman" w:hAnsi="Times New Roman" w:cs="Times New Roman"/>
                <w:noProof/>
                <w:color w:val="000000"/>
                <w:sz w:val="20"/>
                <w:szCs w:val="24"/>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B7392D" w:rsidRPr="00B7392D" w14:paraId="12333271"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0FCED94"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R.15 Подпомагани инвестиции в капацитет за производство на енергия от възобновяеми източници, включително на биологична основа (в MW)</w:t>
            </w:r>
          </w:p>
        </w:tc>
      </w:tr>
      <w:tr w:rsidR="00B7392D" w:rsidRPr="00B7392D" w14:paraId="3F27078D"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122CD33"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R.27 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p>
        </w:tc>
      </w:tr>
      <w:tr w:rsidR="00B7392D" w:rsidRPr="00B7392D" w14:paraId="20988410" w14:textId="77777777"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75986E3"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R.39 Брой на селскостопанските предприятия, включително предприятия от сферата на биоикономиката, развити с подпомагане по ОСП</w:t>
            </w:r>
          </w:p>
        </w:tc>
      </w:tr>
    </w:tbl>
    <w:p w14:paraId="160F2C3D"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6" w:name="_Toc256001595"/>
      <w:r w:rsidRPr="00B7392D">
        <w:rPr>
          <w:rFonts w:ascii="Times New Roman" w:eastAsia="Times New Roman" w:hAnsi="Times New Roman" w:cs="Times New Roman"/>
          <w:bCs/>
          <w:iCs/>
          <w:noProof/>
          <w:color w:val="000000"/>
          <w:sz w:val="24"/>
          <w:szCs w:val="26"/>
        </w:rPr>
        <w:t>5 Конкретен план, изисквания и условия за допустимост на интервенцията</w:t>
      </w:r>
      <w:bookmarkEnd w:id="6"/>
    </w:p>
    <w:p w14:paraId="5F20CC24"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lastRenderedPageBreak/>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0BEAEC5E"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84472D3"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Очаква се въздействието върху компонентите на околната среда все повече да засяга икономическата дейност. То може да причини екстремни метеорологични условия, да се отрази неблагоприятно на човешкото здраве и да понижи достъпността на природните ресурси. Опазването на природния капитал на ЕС, преходът към ресурсно ефективна икономика и защитата на хората от свързани с околната среда въздействия са основни приоритети. Интервенцията има за цел да се стимулира преработвателните предприятия чрез екологични инвестиции, чрез създаването на устойчива преработваща промишленост и намаляване замърсяването в резултат на производството. Превръщането на предизвикателствата, свързани с климата и околната среда, във възможности ще направи прехода справедлив и приобщаващ за всички.</w:t>
            </w:r>
          </w:p>
          <w:p w14:paraId="44F5B1C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Чрез интервенцията може да се постигне социално благосъстояние, като същевременно се намалят рисковете за околната среда и екологичните заплахи. Преработвателните предприятия ще се ангажират с устойчиво развитие, което гарантира дългосрочна рентабилност, включително ще се насърчи развитието на различни производства, базирани на алтернативни производствени процеси, които могат да намалят екологичния отпечатък от дейността. Интервенцията ще предоставя възможност и за подкрепа на дейности, насочени към по-добро оползотворяване на остатъците от селскостопанското производство с цел насърчаване на биоикономиката и кръговата икономика.</w:t>
            </w:r>
          </w:p>
          <w:p w14:paraId="20B2618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Чрез интервенцията ще се подпомагат единствено инвестиции, свързани с околна среда и климат, като например: пречиствателни съоръжения и съоръжения за третиране на отпадъци,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 инсталации за пречистване на отпадъчни води в преработката и маркетинга, инсталации за ВЕИ за производство на енергия за собствено потребление, включително такива използващи биомаса, включително инвестиции и дейности свързани с подобряване на енергийната ефективност на съществуващи предприятия.</w:t>
            </w:r>
          </w:p>
          <w:p w14:paraId="76538AD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Чрез осигуряването на специфична инвестиционна подкрепа при преработката на селскостопански продукти целта е чрез интервенцията да се допринесе за постигане на специфичните цели, установени в член 6, параграф 1, буква „г“ и буква „д“ отРегламент (ЕС) 2021/2115 на Европейския парламент и на Съвета.</w:t>
            </w:r>
          </w:p>
          <w:p w14:paraId="7E03744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Приоритетно насочване на подкрепата</w:t>
            </w:r>
          </w:p>
          <w:p w14:paraId="659013DE" w14:textId="129CE93C"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С цел приоритетно подпомагане чрез интервенцията за преработка на селскостопански продукти на определените в анализа като приоритетни сектори, ще бъде разработен подход, ко</w:t>
            </w:r>
            <w:del w:id="7" w:author="Elena A. Ivanova" w:date="2025-08-19T11:06:00Z">
              <w:r w:rsidRPr="00B7392D" w:rsidDel="000A192C">
                <w:rPr>
                  <w:rFonts w:ascii="Times New Roman" w:eastAsia="Times New Roman" w:hAnsi="Times New Roman" w:cs="Times New Roman"/>
                  <w:noProof/>
                  <w:sz w:val="24"/>
                  <w:szCs w:val="24"/>
                </w:rPr>
                <w:delText>и</w:delText>
              </w:r>
            </w:del>
            <w:ins w:id="8" w:author="Elena A. Ivanova" w:date="2025-08-19T11:06:00Z">
              <w:r w:rsidR="000A192C">
                <w:rPr>
                  <w:rFonts w:ascii="Times New Roman" w:eastAsia="Times New Roman" w:hAnsi="Times New Roman" w:cs="Times New Roman"/>
                  <w:noProof/>
                  <w:sz w:val="24"/>
                  <w:szCs w:val="24"/>
                  <w:lang w:val="bg-BG"/>
                </w:rPr>
                <w:t>й</w:t>
              </w:r>
            </w:ins>
            <w:r w:rsidRPr="00B7392D">
              <w:rPr>
                <w:rFonts w:ascii="Times New Roman" w:eastAsia="Times New Roman" w:hAnsi="Times New Roman" w:cs="Times New Roman"/>
                <w:noProof/>
                <w:sz w:val="24"/>
                <w:szCs w:val="24"/>
              </w:rPr>
              <w:t xml:space="preserve">то </w:t>
            </w:r>
            <w:ins w:id="9" w:author="Elena A. Ivanova" w:date="2025-08-19T11:06:00Z">
              <w:r w:rsidR="000A192C">
                <w:rPr>
                  <w:rFonts w:ascii="Times New Roman" w:eastAsia="Times New Roman" w:hAnsi="Times New Roman" w:cs="Times New Roman"/>
                  <w:noProof/>
                  <w:sz w:val="24"/>
                  <w:szCs w:val="24"/>
                  <w:lang w:val="bg-BG"/>
                </w:rPr>
                <w:t xml:space="preserve">може </w:t>
              </w:r>
            </w:ins>
            <w:r w:rsidRPr="00B7392D">
              <w:rPr>
                <w:rFonts w:ascii="Times New Roman" w:eastAsia="Times New Roman" w:hAnsi="Times New Roman" w:cs="Times New Roman"/>
                <w:noProof/>
                <w:sz w:val="24"/>
                <w:szCs w:val="24"/>
              </w:rPr>
              <w:t xml:space="preserve">да позволи целево насочване на финансирането в рамките на определените финансови условия, включително чрез определяне на делегирани бюджети за </w:t>
            </w:r>
            <w:del w:id="10" w:author="MZH" w:date="2025-08-08T10:44:00Z">
              <w:r w:rsidRPr="00B7392D" w:rsidDel="006D5BCA">
                <w:rPr>
                  <w:rFonts w:ascii="Times New Roman" w:eastAsia="Times New Roman" w:hAnsi="Times New Roman" w:cs="Times New Roman"/>
                  <w:noProof/>
                  <w:sz w:val="24"/>
                  <w:szCs w:val="24"/>
                </w:rPr>
                <w:delText>„малки стопанства“</w:delText>
              </w:r>
            </w:del>
            <w:ins w:id="11" w:author="MZH" w:date="2025-08-08T10:45:00Z">
              <w:r w:rsidR="006D5BCA">
                <w:rPr>
                  <w:rFonts w:ascii="Times New Roman" w:eastAsia="Times New Roman" w:hAnsi="Times New Roman" w:cs="Times New Roman"/>
                  <w:noProof/>
                  <w:sz w:val="24"/>
                  <w:szCs w:val="24"/>
                  <w:lang w:val="bg-BG"/>
                </w:rPr>
                <w:t xml:space="preserve">преработка на </w:t>
              </w:r>
            </w:ins>
            <w:ins w:id="12" w:author="MZH" w:date="2025-08-08T10:46:00Z">
              <w:r w:rsidR="00A94AAD">
                <w:rPr>
                  <w:rFonts w:ascii="Times New Roman" w:eastAsia="Times New Roman" w:hAnsi="Times New Roman" w:cs="Times New Roman"/>
                  <w:noProof/>
                  <w:sz w:val="24"/>
                  <w:szCs w:val="24"/>
                  <w:lang w:val="bg-BG"/>
                </w:rPr>
                <w:t>селс</w:t>
              </w:r>
            </w:ins>
            <w:ins w:id="13" w:author="MZH" w:date="2025-08-08T10:47:00Z">
              <w:r w:rsidR="00A94AAD">
                <w:rPr>
                  <w:rFonts w:ascii="Times New Roman" w:eastAsia="Times New Roman" w:hAnsi="Times New Roman" w:cs="Times New Roman"/>
                  <w:noProof/>
                  <w:sz w:val="24"/>
                  <w:szCs w:val="24"/>
                  <w:lang w:val="bg-BG"/>
                </w:rPr>
                <w:t>костопански продукти</w:t>
              </w:r>
            </w:ins>
            <w:ins w:id="14" w:author="MZH" w:date="2025-08-08T10:45:00Z">
              <w:r w:rsidR="006D5BCA">
                <w:rPr>
                  <w:rFonts w:ascii="Times New Roman" w:eastAsia="Times New Roman" w:hAnsi="Times New Roman" w:cs="Times New Roman"/>
                  <w:noProof/>
                  <w:sz w:val="24"/>
                  <w:szCs w:val="24"/>
                  <w:lang w:val="bg-BG"/>
                </w:rPr>
                <w:t xml:space="preserve"> от </w:t>
              </w:r>
            </w:ins>
            <w:ins w:id="15" w:author="MZH" w:date="2025-08-08T10:44:00Z">
              <w:r w:rsidR="006D5BCA">
                <w:rPr>
                  <w:rFonts w:ascii="Times New Roman" w:eastAsia="Times New Roman" w:hAnsi="Times New Roman" w:cs="Times New Roman"/>
                  <w:noProof/>
                  <w:sz w:val="24"/>
                  <w:szCs w:val="24"/>
                  <w:lang w:val="bg-BG"/>
                </w:rPr>
                <w:t>конкретни сектори</w:t>
              </w:r>
            </w:ins>
            <w:ins w:id="16" w:author="MZH" w:date="2025-08-08T10:45:00Z">
              <w:del w:id="17" w:author="Elena A. Ivanova" w:date="2025-08-19T11:07:00Z">
                <w:r w:rsidR="006D5BCA" w:rsidDel="000A192C">
                  <w:rPr>
                    <w:rFonts w:ascii="Times New Roman" w:eastAsia="Times New Roman" w:hAnsi="Times New Roman" w:cs="Times New Roman"/>
                    <w:noProof/>
                    <w:sz w:val="24"/>
                    <w:szCs w:val="24"/>
                    <w:lang w:val="bg-BG"/>
                  </w:rPr>
                  <w:delText>,</w:delText>
                </w:r>
              </w:del>
              <w:r w:rsidR="006D5BCA">
                <w:rPr>
                  <w:rFonts w:ascii="Times New Roman" w:eastAsia="Times New Roman" w:hAnsi="Times New Roman" w:cs="Times New Roman"/>
                  <w:noProof/>
                  <w:sz w:val="24"/>
                  <w:szCs w:val="24"/>
                  <w:lang w:val="bg-BG"/>
                </w:rPr>
                <w:t xml:space="preserve"> </w:t>
              </w:r>
            </w:ins>
            <w:del w:id="18" w:author="MZH" w:date="2025-08-15T12:56:00Z">
              <w:r w:rsidRPr="00B7392D" w:rsidDel="002716A2">
                <w:rPr>
                  <w:rFonts w:ascii="Times New Roman" w:eastAsia="Times New Roman" w:hAnsi="Times New Roman" w:cs="Times New Roman"/>
                  <w:noProof/>
                  <w:sz w:val="24"/>
                  <w:szCs w:val="24"/>
                </w:rPr>
                <w:delText xml:space="preserve"> </w:delText>
              </w:r>
            </w:del>
            <w:r w:rsidRPr="00B7392D">
              <w:rPr>
                <w:rFonts w:ascii="Times New Roman" w:eastAsia="Times New Roman" w:hAnsi="Times New Roman" w:cs="Times New Roman"/>
                <w:noProof/>
                <w:sz w:val="24"/>
                <w:szCs w:val="24"/>
              </w:rPr>
              <w:t>и дейности свързани с биологично производство.</w:t>
            </w:r>
          </w:p>
          <w:p w14:paraId="63570A48"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В съответствие с чл. 79 от Регламент (ЕС) 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14:paraId="1D3255C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p w14:paraId="2F129E06" w14:textId="0BFC8040"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За отпускането на тази помощ ще се използват принципи за подбор на операции, сред които (неизчерпателен списък): проекти за въвеждане на иновации в ХВП, преработка на суровини от чувствителни сектори, кандидати които могат да осигурят съответната суровинна база, инвестиции и дейности, които допринасят за устойчивото и цифрово икономическо възстановяване, дигитализация и роботизация. Приоритет ще бъде осигурен и за проекти</w:t>
            </w:r>
            <w:del w:id="19" w:author="MZH" w:date="2025-06-26T09:12:00Z">
              <w:r w:rsidRPr="00B7392D" w:rsidDel="00783AC3">
                <w:rPr>
                  <w:rFonts w:ascii="Times New Roman" w:eastAsia="Times New Roman" w:hAnsi="Times New Roman" w:cs="Times New Roman"/>
                  <w:noProof/>
                  <w:sz w:val="24"/>
                  <w:szCs w:val="24"/>
                </w:rPr>
                <w:delText xml:space="preserve"> осигуряващи устойчива заетост</w:delText>
              </w:r>
            </w:del>
            <w:r w:rsidRPr="00B7392D">
              <w:rPr>
                <w:rFonts w:ascii="Times New Roman" w:eastAsia="Times New Roman" w:hAnsi="Times New Roman" w:cs="Times New Roman"/>
                <w:noProof/>
                <w:sz w:val="24"/>
                <w:szCs w:val="24"/>
              </w:rPr>
              <w:t xml:space="preserve">, </w:t>
            </w:r>
            <w:del w:id="20" w:author="MZH" w:date="2025-06-26T09:12:00Z">
              <w:r w:rsidRPr="00B7392D" w:rsidDel="00783AC3">
                <w:rPr>
                  <w:rFonts w:ascii="Times New Roman" w:eastAsia="Times New Roman" w:hAnsi="Times New Roman" w:cs="Times New Roman"/>
                  <w:noProof/>
                  <w:sz w:val="24"/>
                  <w:szCs w:val="24"/>
                </w:rPr>
                <w:delText xml:space="preserve">насърчават </w:delText>
              </w:r>
            </w:del>
            <w:ins w:id="21" w:author="MZH" w:date="2025-06-26T09:12:00Z">
              <w:r w:rsidR="00783AC3" w:rsidRPr="00B7392D">
                <w:rPr>
                  <w:rFonts w:ascii="Times New Roman" w:eastAsia="Times New Roman" w:hAnsi="Times New Roman" w:cs="Times New Roman"/>
                  <w:noProof/>
                  <w:sz w:val="24"/>
                  <w:szCs w:val="24"/>
                </w:rPr>
                <w:t>насърчава</w:t>
              </w:r>
              <w:r w:rsidR="00783AC3">
                <w:rPr>
                  <w:rFonts w:ascii="Times New Roman" w:eastAsia="Times New Roman" w:hAnsi="Times New Roman" w:cs="Times New Roman"/>
                  <w:noProof/>
                  <w:sz w:val="24"/>
                  <w:szCs w:val="24"/>
                  <w:lang w:val="bg-BG"/>
                </w:rPr>
                <w:t>щи</w:t>
              </w:r>
              <w:r w:rsidR="00783AC3" w:rsidRPr="00B7392D">
                <w:rPr>
                  <w:rFonts w:ascii="Times New Roman" w:eastAsia="Times New Roman" w:hAnsi="Times New Roman" w:cs="Times New Roman"/>
                  <w:noProof/>
                  <w:sz w:val="24"/>
                  <w:szCs w:val="24"/>
                </w:rPr>
                <w:t xml:space="preserve"> </w:t>
              </w:r>
            </w:ins>
            <w:r w:rsidRPr="00B7392D">
              <w:rPr>
                <w:rFonts w:ascii="Times New Roman" w:eastAsia="Times New Roman" w:hAnsi="Times New Roman" w:cs="Times New Roman"/>
                <w:noProof/>
                <w:sz w:val="24"/>
                <w:szCs w:val="24"/>
              </w:rPr>
              <w:t>кооперирането и интеграцията между земеделските производители и предприятия от хранително–преработвателната промишленост</w:t>
            </w:r>
            <w:ins w:id="22" w:author="MZH" w:date="2025-08-15T12:57:00Z">
              <w:r w:rsidR="002716A2">
                <w:rPr>
                  <w:rFonts w:ascii="Times New Roman" w:eastAsia="Times New Roman" w:hAnsi="Times New Roman" w:cs="Times New Roman"/>
                  <w:noProof/>
                  <w:sz w:val="24"/>
                  <w:szCs w:val="24"/>
                  <w:lang w:val="bg-BG"/>
                </w:rPr>
                <w:t>, както и за преработка на биологично сертифици</w:t>
              </w:r>
            </w:ins>
            <w:ins w:id="23" w:author="MZH" w:date="2025-08-15T12:58:00Z">
              <w:r w:rsidR="002716A2">
                <w:rPr>
                  <w:rFonts w:ascii="Times New Roman" w:eastAsia="Times New Roman" w:hAnsi="Times New Roman" w:cs="Times New Roman"/>
                  <w:noProof/>
                  <w:sz w:val="24"/>
                  <w:szCs w:val="24"/>
                  <w:lang w:val="bg-BG"/>
                </w:rPr>
                <w:t>рани суровини</w:t>
              </w:r>
            </w:ins>
            <w:r w:rsidRPr="00B7392D">
              <w:rPr>
                <w:rFonts w:ascii="Times New Roman" w:eastAsia="Times New Roman" w:hAnsi="Times New Roman" w:cs="Times New Roman"/>
                <w:noProof/>
                <w:sz w:val="24"/>
                <w:szCs w:val="24"/>
              </w:rPr>
              <w:t>. Приоритет ще бъде предоставян и на кандидати, доказващи финансова устойчивост и развитие и укрепване на веригите за стойност от производител до потребител.</w:t>
            </w:r>
          </w:p>
          <w:p w14:paraId="78450C0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lastRenderedPageBreak/>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tc>
      </w:tr>
    </w:tbl>
    <w:p w14:paraId="4E7A8FD0"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567D2FF8"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EEC0B35"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Кандидатите преработватели на селскостопански продукти допустими за подпомагане трябва да отговарят и на следните условия:</w:t>
            </w:r>
          </w:p>
          <w:p w14:paraId="5076D8A1"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физически или юридически лица регистрирани по Търговския закон, Закона за кооперациите или други създадени в съответствие със специализирано национално законодателство.</w:t>
            </w:r>
          </w:p>
          <w:p w14:paraId="7A61734C"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микро, малки, средни или големи* предприятия, дефинирани съгласно Препоръка 2003/361/ЕО на Комисията. (*Предприятия, които надвишават критериите посочени в чл. 3, ал. 1 от Закон за малки и средни предприятия);</w:t>
            </w:r>
          </w:p>
          <w:p w14:paraId="07913083"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 за микро, малки, </w:t>
            </w:r>
            <w:r w:rsidRPr="00B7392D">
              <w:rPr>
                <w:rFonts w:ascii="Times New Roman" w:eastAsia="Times New Roman" w:hAnsi="Times New Roman" w:cs="Times New Roman"/>
                <w:noProof/>
                <w:sz w:val="24"/>
                <w:szCs w:val="24"/>
                <w:u w:val="single"/>
              </w:rPr>
              <w:t xml:space="preserve">средни и големи* </w:t>
            </w:r>
            <w:r w:rsidRPr="00B7392D">
              <w:rPr>
                <w:rFonts w:ascii="Times New Roman" w:eastAsia="Times New Roman" w:hAnsi="Times New Roman" w:cs="Times New Roman"/>
                <w:noProof/>
                <w:sz w:val="24"/>
                <w:szCs w:val="24"/>
              </w:rPr>
              <w:t>предприятия - да осъществяват дейност по преработка на селскостопански продукти съгласно Закона за храните* /*ако закона е приложим за съответната дейност/ от най – малко 24 месеца без прекъсване преди подаване на проектното предложение;</w:t>
            </w:r>
          </w:p>
          <w:p w14:paraId="67FEB57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14:paraId="318509C0"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Кандидатите групи/организации на производители, допустими за подпомагане, трябва да отговарят на следните условия:</w:t>
            </w:r>
          </w:p>
          <w:p w14:paraId="57D3CAF6"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признати от министъра на земеделието.</w:t>
            </w:r>
          </w:p>
          <w:p w14:paraId="731E32C1"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разработен бизнес план за дейностите по преработка на селскостопански продукти произведени от членовете на групата/организацията на производители.</w:t>
            </w:r>
          </w:p>
          <w:p w14:paraId="688E0BD3"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Кандидатите земеделски стопани допустими за подпомагане трябва да отговарят на следните условия:</w:t>
            </w:r>
          </w:p>
          <w:p w14:paraId="2C688548"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физически лица регистрирани по Търговския закон или;</w:t>
            </w:r>
          </w:p>
          <w:p w14:paraId="40CDD6A6"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юридически лица, регистрирани по Търговския закон или Закона за кооперациите;</w:t>
            </w:r>
          </w:p>
          <w:p w14:paraId="33B080B0"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минимален стандартен производствен обем /СПО/ на земеделското стопанство над 8 000 евро;</w:t>
            </w:r>
          </w:p>
          <w:p w14:paraId="1545A65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u w:val="singl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 - в случай че попадат в категорията микро, малки, средни и големи предприятия, дефинирани съгласно Закон за малки и средни предприятия.</w:t>
            </w:r>
          </w:p>
          <w:p w14:paraId="2C0C5A76"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14:paraId="70F7336F" w14:textId="1941074D"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преобладаващата част /най – малко 51%/ от предвидените за преработка селскостопански продукти трябва да са произведени в земеделското стопанство на кандидата;</w:t>
            </w:r>
          </w:p>
        </w:tc>
      </w:tr>
    </w:tbl>
    <w:p w14:paraId="1BA626AC"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23CA1249"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0264556"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Подпомагане ще се предоставя в рамките на следните производствени сектори свързани с преработката и/или маркетинг /предлагането на пазара на продукти/, описани в Приложение І на Договора за функциониране на Европейския съюз и памук.</w:t>
            </w:r>
          </w:p>
          <w:p w14:paraId="673EDE90"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Мляко и млечни продукти, включително яйца от птици;</w:t>
            </w:r>
          </w:p>
          <w:p w14:paraId="71ED30D9"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Месо и месни продукти;</w:t>
            </w:r>
          </w:p>
          <w:p w14:paraId="3377DC4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Плодове и зеленчуци, включително гъби;</w:t>
            </w:r>
          </w:p>
          <w:p w14:paraId="184B96B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Пчелен мед;</w:t>
            </w:r>
          </w:p>
          <w:p w14:paraId="26E0F5E5"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Зърнени, мелничарски и нишестени продукти;</w:t>
            </w:r>
          </w:p>
          <w:p w14:paraId="1F4613C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Растителни и животински масла и мазнини;</w:t>
            </w:r>
          </w:p>
          <w:p w14:paraId="5E70AA7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Технически и медицински култури, включително маслодайна роза и билки;</w:t>
            </w:r>
          </w:p>
          <w:p w14:paraId="23490295"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lastRenderedPageBreak/>
              <w:t>· Готови храни за селскостопански животни;</w:t>
            </w:r>
          </w:p>
          <w:p w14:paraId="42F4D60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Гроздова мъст, вино и оцет;</w:t>
            </w:r>
          </w:p>
          <w:p w14:paraId="45C4E5AD"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Съответствието на проектните предложения със секторите се определя въз основа на селскостопанските продукти, за чиято преработка и/или маркетинг се кандидатства, както и получените крайни продукти.</w:t>
            </w:r>
          </w:p>
          <w:p w14:paraId="2DABEAB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Инвестициите, допустими за подпомагане в рамките на интервенцията трябва са свързани с преработката или маркетинг на селскостопански продукти включени в приложение I на Договора за функционирането на Европейския съюз или памук, с изключение на риба и рибни продукти. Допустимите за подпомагане дейности в рамките на интервенцията, могат да включват материални и нематериални инвестиции.</w:t>
            </w:r>
          </w:p>
          <w:p w14:paraId="3758A2FC"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ДФЕС</w:t>
            </w:r>
          </w:p>
          <w:p w14:paraId="5E7166F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Резултатът от преработката на селскостопански продукти може да бъде продукт, който не е включен в обхвата на приложение I на Договора за функционирането на Европейския съюз, като проектното предложение трябва да е в съответствие с избрания режим за прилагане на държавна помощ по интервенцията.</w:t>
            </w:r>
          </w:p>
          <w:p w14:paraId="3F885EF6"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В съответствие с чл. 93 от Регламент (ЕС) 2021/2115 в рамките на интервенцията се подпомагат дейности и инвестиции, които изцяло са насочени към специфичните цели, установени в член 6, параграф 1, буква „г“ и буква „д“.</w:t>
            </w:r>
          </w:p>
          <w:p w14:paraId="6DAFCA8C"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Инвестициите включени в проектното предложение, трябва да са придружени от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 издадени по реда на ЗООС и/или ЗБР и ЗВ.</w:t>
            </w:r>
          </w:p>
          <w:p w14:paraId="0BFA4C2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Материалните и нематериалните инвестиции включени в проектното предложение трябва да са в съответствие с параметрите и дейностите по преработка на селскостопански продукти, обект на подпомагане и включени в разработения бизнес план;</w:t>
            </w:r>
          </w:p>
          <w:p w14:paraId="1C475DC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Подкрепата ще бъде насочена към материални и нематериални инвестиции, свързани със следните примерни дейности:</w:t>
            </w:r>
          </w:p>
          <w:p w14:paraId="78E5D30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Строителство/реконструкция/ремонт на сгради и друга недвижима собственост, използвани за опазване на компонентите на околната среда, като например - пречиствателни съоръжения и съоръжения за третиране на отпадъци;</w:t>
            </w:r>
          </w:p>
          <w:p w14:paraId="23DD28FB"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14:paraId="7679E7A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Модернизиране/оборудване на съоръжения за съхраняване на отпадни води, включително инсталации за пречистване на отпадъчни води в преработката и маркетинга;</w:t>
            </w:r>
          </w:p>
          <w:p w14:paraId="3DB8833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Изграждане на инсталации за производство на енергия за собствено потребление от ВЕИ (водна, вятърна, слънчева, геотермална енергия и остатъчна/отпадъчна биомаса)</w:t>
            </w:r>
          </w:p>
          <w:p w14:paraId="6A8E28D8"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Инвестиции в нематериални активи;</w:t>
            </w:r>
          </w:p>
          <w:p w14:paraId="6AC1E731"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По интервенцията са допустими и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14:paraId="2BCF4541"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14:paraId="49A08B28"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За да се считат за допустими, инвестициите по интервенцията трябва да отговарят и да надхвърлят националните стандарти, в случай че има определени за конкретната инвестиция.</w:t>
            </w:r>
          </w:p>
          <w:p w14:paraId="2F074E61"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lastRenderedPageBreak/>
              <w:t> Подкрепа по интервенцията ще бъде насочена и към материални и нематериални инвестиции, за следните примерни дейности, свързани с преработката на сертифицирани биологични продукти:</w:t>
            </w:r>
          </w:p>
          <w:p w14:paraId="4656B8B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w:t>
            </w:r>
            <w:r w:rsidRPr="00B7392D">
              <w:rPr>
                <w:rFonts w:ascii="Times New Roman" w:eastAsia="Times New Roman" w:hAnsi="Times New Roman" w:cs="Times New Roman"/>
                <w:noProof/>
                <w:sz w:val="24"/>
                <w:szCs w:val="24"/>
              </w:rPr>
              <w:t>Инвестиции в процеси и технологии за производство на продукти, включително такива свързани с къси вериги на доставка;</w:t>
            </w:r>
          </w:p>
          <w:p w14:paraId="07F8A696"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свързани с изграждане, придобиване и модернизиране на сгради и други недвижими активи необходими за производството и маркетинга;</w:t>
            </w:r>
          </w:p>
          <w:p w14:paraId="691B901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инсталиране на нови машини и оборудване за подобряване на производствения процес и маркетинга;</w:t>
            </w:r>
          </w:p>
          <w:p w14:paraId="6174E7FA"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14:paraId="5CF43F2E"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специализирани транспортни средства за превоз на суровини и/или готова продукция, включително хладилни транспортни средства;</w:t>
            </w:r>
          </w:p>
          <w:p w14:paraId="2128ADFE"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свързани с внедряването на системи за управление на качеството;</w:t>
            </w:r>
          </w:p>
          <w:p w14:paraId="30A79A6D"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софтуер, свързан с преработвателната дейност на кандидата, включително чрез финансов лизинг;</w:t>
            </w:r>
          </w:p>
          <w:p w14:paraId="28DC276F"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u w:val="single"/>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14:paraId="20E18D0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14:paraId="07EB9511"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Подкрепа в рамките на интервенцията се предоставя в съответствие с чл. 73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14:paraId="73C2730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Финансова помощ не се предоставя за дейности и разходи включени в интервенции I.Д.2 - Инвестиции в лозаро-винарския сектор и I.Д.5 - Инвестиции в екологични съоръжения на Стратегическия план.</w:t>
            </w:r>
          </w:p>
          <w:p w14:paraId="05C2F8A9"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 цел недопускане на двойно финансиране ще се проследява за одобрените разходи и дейности на ниво кандидат/ проектно предложение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w:t>
            </w:r>
          </w:p>
        </w:tc>
      </w:tr>
    </w:tbl>
    <w:p w14:paraId="1A2C386A"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4" w:name="_Toc256001596"/>
      <w:r w:rsidRPr="00B7392D">
        <w:rPr>
          <w:rFonts w:ascii="Times New Roman" w:eastAsia="Times New Roman" w:hAnsi="Times New Roman" w:cs="Times New Roman"/>
          <w:bCs/>
          <w:iCs/>
          <w:noProof/>
          <w:color w:val="000000"/>
          <w:sz w:val="24"/>
          <w:szCs w:val="26"/>
        </w:rPr>
        <w:lastRenderedPageBreak/>
        <w:t>6 Определяне на уместни базови характеристики</w:t>
      </w:r>
      <w:bookmarkEnd w:id="24"/>
    </w:p>
    <w:p w14:paraId="2D7CEF55"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2CF66BE4"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Неприложимо</w:t>
      </w:r>
    </w:p>
    <w:p w14:paraId="0495E5C5"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5" w:name="_Toc256001597"/>
      <w:r w:rsidRPr="00B7392D">
        <w:rPr>
          <w:rFonts w:ascii="Times New Roman" w:eastAsia="Times New Roman" w:hAnsi="Times New Roman" w:cs="Times New Roman"/>
          <w:bCs/>
          <w:iCs/>
          <w:noProof/>
          <w:color w:val="000000"/>
          <w:sz w:val="24"/>
          <w:szCs w:val="26"/>
        </w:rPr>
        <w:t>7 Форма и ставка на подпомагане/суми/методи за изчисляване</w:t>
      </w:r>
      <w:bookmarkEnd w:id="25"/>
    </w:p>
    <w:p w14:paraId="059C652D"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Форма на подкрепа</w:t>
      </w:r>
    </w:p>
    <w:p w14:paraId="5BE22213" w14:textId="77777777" w:rsidR="00B7392D" w:rsidRPr="00B7392D" w:rsidRDefault="00B7392D" w:rsidP="00B7392D">
      <w:pPr>
        <w:spacing w:before="20" w:after="20" w:line="240" w:lineRule="auto"/>
        <w:rPr>
          <w:rFonts w:ascii="Times New Roman" w:eastAsia="Times New Roman" w:hAnsi="Times New Roman" w:cs="Times New Roman"/>
          <w:b/>
          <w:color w:val="000000"/>
          <w:sz w:val="24"/>
          <w:szCs w:val="24"/>
        </w:rPr>
      </w:pPr>
      <w:r w:rsidRPr="00B7392D">
        <w:rPr>
          <w:rFonts w:ascii="Wingdings" w:eastAsia="Wingdings" w:hAnsi="Wingdings" w:cs="Wingdings"/>
          <w:b/>
          <w:noProof/>
          <w:color w:val="000000"/>
          <w:sz w:val="24"/>
          <w:szCs w:val="24"/>
        </w:rPr>
        <w:t></w:t>
      </w:r>
      <w:r w:rsidRPr="00B7392D">
        <w:rPr>
          <w:rFonts w:ascii="Times New Roman" w:eastAsia="Times New Roman" w:hAnsi="Times New Roman" w:cs="Times New Roman"/>
          <w:b/>
          <w:noProof/>
          <w:color w:val="000000"/>
          <w:sz w:val="24"/>
          <w:szCs w:val="24"/>
        </w:rPr>
        <w:t xml:space="preserve"> Безвъзмездни средства</w:t>
      </w:r>
    </w:p>
    <w:p w14:paraId="0D420B9F" w14:textId="77777777" w:rsidR="00B7392D" w:rsidRPr="00B7392D" w:rsidRDefault="00B7392D" w:rsidP="00B7392D">
      <w:pPr>
        <w:spacing w:before="20" w:after="20" w:line="240" w:lineRule="auto"/>
        <w:rPr>
          <w:rFonts w:ascii="Times New Roman" w:eastAsia="Times New Roman" w:hAnsi="Times New Roman" w:cs="Times New Roman"/>
          <w:b/>
          <w:color w:val="000000"/>
          <w:sz w:val="24"/>
          <w:szCs w:val="24"/>
        </w:rPr>
      </w:pPr>
      <w:r w:rsidRPr="00B7392D">
        <w:rPr>
          <w:rFonts w:ascii="Wingdings" w:eastAsia="Wingdings" w:hAnsi="Wingdings" w:cs="Wingdings"/>
          <w:b/>
          <w:noProof/>
          <w:color w:val="000000"/>
          <w:sz w:val="24"/>
          <w:szCs w:val="24"/>
        </w:rPr>
        <w:t></w:t>
      </w:r>
      <w:r w:rsidRPr="00B7392D">
        <w:rPr>
          <w:rFonts w:ascii="Times New Roman" w:eastAsia="Times New Roman" w:hAnsi="Times New Roman" w:cs="Times New Roman"/>
          <w:b/>
          <w:noProof/>
          <w:color w:val="000000"/>
          <w:sz w:val="24"/>
          <w:szCs w:val="24"/>
        </w:rPr>
        <w:t xml:space="preserve"> Финансов инструмент</w:t>
      </w:r>
    </w:p>
    <w:p w14:paraId="39C488A3" w14:textId="77777777" w:rsidR="00B7392D" w:rsidRPr="00B7392D" w:rsidRDefault="00B7392D" w:rsidP="00B7392D">
      <w:pPr>
        <w:spacing w:before="20" w:after="20" w:line="240" w:lineRule="auto"/>
        <w:rPr>
          <w:rFonts w:ascii="Times New Roman" w:eastAsia="Times New Roman" w:hAnsi="Times New Roman" w:cs="Times New Roman"/>
          <w:color w:val="000000"/>
          <w:sz w:val="12"/>
          <w:szCs w:val="24"/>
        </w:rPr>
      </w:pPr>
    </w:p>
    <w:p w14:paraId="43BA9FB2"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Вид на плащането</w:t>
      </w:r>
    </w:p>
    <w:p w14:paraId="698D3844"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възстановяване на действително направени от бенефициера допустими разходи</w:t>
      </w:r>
    </w:p>
    <w:p w14:paraId="69B48947"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единични разходи</w:t>
      </w:r>
    </w:p>
    <w:p w14:paraId="4E035D4E"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еднократни суми</w:t>
      </w:r>
    </w:p>
    <w:p w14:paraId="721F647B"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финансиране с единна ставка</w:t>
      </w:r>
    </w:p>
    <w:p w14:paraId="395EB925" w14:textId="77777777" w:rsidR="00B7392D" w:rsidRPr="00B7392D" w:rsidRDefault="00B7392D" w:rsidP="00B7392D">
      <w:pPr>
        <w:spacing w:before="20" w:after="20" w:line="240" w:lineRule="auto"/>
        <w:rPr>
          <w:rFonts w:ascii="Times New Roman" w:eastAsia="Times New Roman" w:hAnsi="Times New Roman" w:cs="Times New Roman"/>
          <w:color w:val="000000"/>
          <w:sz w:val="12"/>
          <w:szCs w:val="24"/>
        </w:rPr>
      </w:pPr>
    </w:p>
    <w:p w14:paraId="01F1A107"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1A34DBE9"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DBB4231"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lastRenderedPageBreak/>
              <w:t>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14:paraId="03E71192" w14:textId="77777777" w:rsidR="00B7392D" w:rsidRPr="00BB4201" w:rsidRDefault="00B7392D" w:rsidP="00B7392D">
            <w:pPr>
              <w:spacing w:before="40" w:after="40" w:line="240" w:lineRule="auto"/>
              <w:rPr>
                <w:rFonts w:ascii="Times New Roman" w:eastAsia="Times New Roman" w:hAnsi="Times New Roman" w:cs="Times New Roman"/>
                <w:b/>
                <w:sz w:val="24"/>
                <w:szCs w:val="24"/>
              </w:rPr>
            </w:pPr>
            <w:r w:rsidRPr="00BB4201">
              <w:rPr>
                <w:rFonts w:ascii="Times New Roman" w:eastAsia="Times New Roman" w:hAnsi="Times New Roman" w:cs="Times New Roman"/>
                <w:b/>
                <w:noProof/>
                <w:sz w:val="24"/>
                <w:szCs w:val="24"/>
              </w:rPr>
              <w:t>Нива на подпомагане за преработватели на селскостопански продукти, които са микро, малки, средни или големи* предприятия по ЗМСП:</w:t>
            </w:r>
          </w:p>
          <w:p w14:paraId="5299C842"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Финансовата помощ може да се увеличи с до 10 % за проектни предложения, които се изпълняват в чувствителни сектори определени в анализа към СП.</w:t>
            </w:r>
          </w:p>
          <w:p w14:paraId="70A46AFC"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Минималният размер на допустимите разходи за едно проектно предложение е 15 000 евро.</w:t>
            </w:r>
          </w:p>
          <w:p w14:paraId="6EA92BAC"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Максималният размер на допустимите разходи за един кандидат за периода на прилагане на интервенцията и за един проект е до 2 000 000 евро;</w:t>
            </w:r>
          </w:p>
          <w:p w14:paraId="6AFD5580"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Общият максимален размер на допустимите разходи за интервенция ІІ. Г.2 и ІІ. Г.2.1 за един кандидат за периода на прилагане на интервенциите е до 3 000 000 евро;</w:t>
            </w:r>
          </w:p>
          <w:p w14:paraId="13C5FE9F" w14:textId="77777777" w:rsidR="00B7392D" w:rsidRPr="00BB4201" w:rsidRDefault="00B7392D" w:rsidP="00B7392D">
            <w:pPr>
              <w:spacing w:before="40" w:after="40" w:line="240" w:lineRule="auto"/>
              <w:rPr>
                <w:rFonts w:ascii="Times New Roman" w:eastAsia="Times New Roman" w:hAnsi="Times New Roman" w:cs="Times New Roman"/>
                <w:b/>
                <w:sz w:val="24"/>
                <w:szCs w:val="24"/>
              </w:rPr>
            </w:pPr>
            <w:r w:rsidRPr="00BB4201">
              <w:rPr>
                <w:rFonts w:ascii="Times New Roman" w:eastAsia="Times New Roman" w:hAnsi="Times New Roman" w:cs="Times New Roman"/>
                <w:b/>
                <w:noProof/>
                <w:sz w:val="24"/>
                <w:szCs w:val="24"/>
              </w:rPr>
              <w:t>Нива на подпомагане за земеделски стопани, групи/организации на производители:</w:t>
            </w:r>
          </w:p>
          <w:p w14:paraId="2DC5DBA0"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14:paraId="1A875601"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Финансовата помощ може да се увеличи с до 10 % за проектни предложения, които се изпълняват в чувствителни сектори определени в анализа към СП.</w:t>
            </w:r>
          </w:p>
          <w:p w14:paraId="54FB25C6"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Минималният размер на допустимите разходи за едно проектно предложение е 15 000 евро.</w:t>
            </w:r>
          </w:p>
          <w:p w14:paraId="41E50CB9"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Максималният размер на допустимите разходи за един кандидат за периода на прилагане на интервенцията и за един проект е до 2 000 000 евро;</w:t>
            </w:r>
          </w:p>
          <w:p w14:paraId="0B25EF59"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Общият максимален размер на допустимите разходи за интервенция ІІ. Г.2 и ІІ. Г.2.1 за един кандидат за периода на прилагане на интервенциите е до 3 000 000 евро;</w:t>
            </w:r>
          </w:p>
          <w:p w14:paraId="495BF083"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 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2 000 000 евро;</w:t>
            </w:r>
          </w:p>
          <w:p w14:paraId="6726C0DB" w14:textId="099BEF99"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 Общият максимален размер на допустимите разходи за интервенция ІІ. Г.2 и ІІ. Г.2.1 за един кандидат съответстващ на определението за група/организация на производители за периода на прилагане на интервенциите е до </w:t>
            </w:r>
            <w:del w:id="26" w:author="MZH" w:date="2025-08-19T11:49:00Z">
              <w:r w:rsidRPr="00B7392D" w:rsidDel="001655D9">
                <w:rPr>
                  <w:rFonts w:ascii="Times New Roman" w:eastAsia="Times New Roman" w:hAnsi="Times New Roman" w:cs="Times New Roman"/>
                  <w:noProof/>
                  <w:sz w:val="24"/>
                  <w:szCs w:val="24"/>
                </w:rPr>
                <w:delText xml:space="preserve">3 </w:delText>
              </w:r>
            </w:del>
            <w:ins w:id="27" w:author="MZH" w:date="2025-08-19T11:49:00Z">
              <w:r w:rsidR="001655D9">
                <w:rPr>
                  <w:rFonts w:ascii="Times New Roman" w:eastAsia="Times New Roman" w:hAnsi="Times New Roman" w:cs="Times New Roman"/>
                  <w:noProof/>
                  <w:sz w:val="24"/>
                  <w:szCs w:val="24"/>
                </w:rPr>
                <w:t>4</w:t>
              </w:r>
              <w:r w:rsidR="001655D9" w:rsidRPr="00B7392D">
                <w:rPr>
                  <w:rFonts w:ascii="Times New Roman" w:eastAsia="Times New Roman" w:hAnsi="Times New Roman" w:cs="Times New Roman"/>
                  <w:noProof/>
                  <w:sz w:val="24"/>
                  <w:szCs w:val="24"/>
                </w:rPr>
                <w:t xml:space="preserve"> </w:t>
              </w:r>
            </w:ins>
            <w:r w:rsidRPr="00B7392D">
              <w:rPr>
                <w:rFonts w:ascii="Times New Roman" w:eastAsia="Times New Roman" w:hAnsi="Times New Roman" w:cs="Times New Roman"/>
                <w:noProof/>
                <w:sz w:val="24"/>
                <w:szCs w:val="24"/>
              </w:rPr>
              <w:t>000 000 евро;</w:t>
            </w:r>
          </w:p>
          <w:p w14:paraId="54C187A5"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u w:val="single"/>
              </w:rPr>
              <w:t>За проектни предложения свързани с преработка на продукти от приложение № І от ДФЕС в продукти извън приложение № І от ДФЕС или памук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финансовата помощ не може да надхвръля 300 000 евро.</w:t>
            </w:r>
          </w:p>
          <w:p w14:paraId="1F7DA8F9"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Подкрепа по интервенцията може да се предоставя и под формата на финансови инструменти</w:t>
            </w:r>
          </w:p>
          <w:p w14:paraId="32C81EBE"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14:paraId="42502109"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14:paraId="17103116"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w:t>
            </w:r>
            <w:r w:rsidRPr="00B7392D">
              <w:rPr>
                <w:rFonts w:ascii="Times New Roman" w:eastAsia="Times New Roman" w:hAnsi="Times New Roman" w:cs="Times New Roman"/>
                <w:noProof/>
                <w:sz w:val="24"/>
                <w:szCs w:val="24"/>
              </w:rPr>
              <w:lastRenderedPageBreak/>
              <w:t>средства, включително самостоятелни заеми за оборотен капитал, с максимална стойност на заемите 500 хил. евро.</w:t>
            </w:r>
          </w:p>
          <w:p w14:paraId="6337D229"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14:paraId="6F865F6F"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Максимален матуритет на заемите – 120 месеца за инвестиционни кредити и 60 месеца за оборотни заеми.</w:t>
            </w:r>
          </w:p>
          <w:p w14:paraId="11081EC9"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Минимален матуритет на заемите – 12 месеца.</w:t>
            </w:r>
          </w:p>
          <w:p w14:paraId="7F91C96D"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Размер на собственото участие при инвестиционни кредити: спрямо стандартните изисквания на финансовите посредници.</w:t>
            </w:r>
          </w:p>
          <w:p w14:paraId="16E95495"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Процедура за включване – на портфейлен принцип;</w:t>
            </w:r>
          </w:p>
          <w:p w14:paraId="105EA6E2"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tc>
      </w:tr>
    </w:tbl>
    <w:p w14:paraId="78E528C5"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39905622"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A5A1770"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14:paraId="3D41DF8E"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14:paraId="232A2972"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14:paraId="2384D29B"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Проектите следва да бъдат устойчиви и финансово жизнеспособни.</w:t>
            </w:r>
          </w:p>
        </w:tc>
      </w:tr>
    </w:tbl>
    <w:p w14:paraId="71451750"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8" w:name="_Toc256001598"/>
      <w:r w:rsidRPr="00B7392D">
        <w:rPr>
          <w:rFonts w:ascii="Times New Roman" w:eastAsia="Times New Roman" w:hAnsi="Times New Roman" w:cs="Times New Roman"/>
          <w:bCs/>
          <w:iCs/>
          <w:noProof/>
          <w:color w:val="000000"/>
          <w:sz w:val="24"/>
          <w:szCs w:val="26"/>
        </w:rPr>
        <w:t>8 Информация относно оценката за държавна помощ</w:t>
      </w:r>
      <w:bookmarkEnd w:id="28"/>
    </w:p>
    <w:p w14:paraId="029C446A"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Интервенцията попада извън приложното поле на член 42 от ДФЕС и подлежи на оценка за държавна помощ:</w:t>
      </w:r>
    </w:p>
    <w:p w14:paraId="3FF93CCC"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Да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Не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Смесено участие      </w:t>
      </w:r>
    </w:p>
    <w:p w14:paraId="579E30FB"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Обяснение на спомагателните дейности извън приложното поле на член 42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6187E221"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AC9F9FA"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Преработка на продукти от приложение № І от ДФЕС в продукти извън приложение № І от ДФЕС или памук ще се предоставя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Съвместимостта с правилата на Съюза в областта на помощта de minimis ще бъде гарантирана през цялата продължителност на програмния период.</w:t>
            </w:r>
          </w:p>
        </w:tc>
      </w:tr>
    </w:tbl>
    <w:p w14:paraId="34FB0500"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Вид на инструмента за държавна помощ, който да се използва за оформяне:</w:t>
      </w:r>
    </w:p>
    <w:p w14:paraId="1CFB91E4"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Нотифициране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ОРГО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РГОСС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de minimis      </w:t>
      </w:r>
    </w:p>
    <w:p w14:paraId="7A1896D7"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p w14:paraId="1C5FAD18"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Допълнителна информация:</w:t>
      </w:r>
    </w:p>
    <w:p w14:paraId="1D803648"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Държавата членка все още не е избрала инструмента (инструментите) и е посочила алтернативите. На бенефициерите няма да се изплаща помощ преди датата, на която уравняването на избрания инструмент влезе в сила.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Държавата членка е избрала инструмента, както е посочено, но все още не е получено уравняване. На бенефициерите няма да се изплаща помощ преди датата, на която уравняването влезе в сила.</w:t>
      </w:r>
    </w:p>
    <w:p w14:paraId="5AAF2359"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Държавата членка е избрала инструмента, както е посочено, получено е уравняване и е посочен номерът на SA за уведомяване, ОРГО или РГОСС.</w:t>
      </w:r>
    </w:p>
    <w:p w14:paraId="0BEBFA35"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p w14:paraId="76EA73CE"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9" w:name="_Toc256001599"/>
      <w:r w:rsidRPr="00B7392D">
        <w:rPr>
          <w:rFonts w:ascii="Times New Roman" w:eastAsia="Times New Roman" w:hAnsi="Times New Roman" w:cs="Times New Roman"/>
          <w:bCs/>
          <w:iCs/>
          <w:noProof/>
          <w:color w:val="000000"/>
          <w:sz w:val="24"/>
          <w:szCs w:val="26"/>
        </w:rPr>
        <w:t>9 Допълнителни въпроси/информация за вида на интервенцията</w:t>
      </w:r>
      <w:bookmarkEnd w:id="29"/>
    </w:p>
    <w:p w14:paraId="1B699AA7"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75074D36"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D5EB30A"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color w:val="333333"/>
                <w:sz w:val="24"/>
                <w:szCs w:val="24"/>
                <w:shd w:val="clear" w:color="auto" w:fill="FFFFFF"/>
              </w:rPr>
              <w:t xml:space="preserve">Недопустими разходи посочени в раздел 4.7.1. За дейностите свързани с преработката на сертифицирани биологични продукти не се подпомагат като самостоятелни проектни </w:t>
            </w:r>
            <w:r w:rsidRPr="00B7392D">
              <w:rPr>
                <w:rFonts w:ascii="Times New Roman" w:eastAsia="Times New Roman" w:hAnsi="Times New Roman" w:cs="Times New Roman"/>
                <w:noProof/>
                <w:color w:val="333333"/>
                <w:sz w:val="24"/>
                <w:szCs w:val="24"/>
                <w:shd w:val="clear" w:color="auto" w:fill="FFFFFF"/>
              </w:rPr>
              <w:lastRenderedPageBreak/>
              <w:t>предложения или дейности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 както и за кандидати пазари на производители.</w:t>
            </w:r>
          </w:p>
        </w:tc>
      </w:tr>
    </w:tbl>
    <w:p w14:paraId="342A14DE"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14:paraId="4D6F530D"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Съдържа ли инвестицията напояване?</w:t>
      </w:r>
    </w:p>
    <w:p w14:paraId="42D201B9"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Да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Не      </w:t>
      </w:r>
    </w:p>
    <w:p w14:paraId="0D98F48C"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14:paraId="3FEA4646"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за инвестициите в подобряване на съществуващи напоителни инсталации — каква потенциална икономия на вода се изисква (изразена в проценти)</w:t>
      </w:r>
    </w:p>
    <w:p w14:paraId="1996B3BD"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Неприложимо</w:t>
      </w:r>
    </w:p>
    <w:p w14:paraId="457A1800"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14:paraId="77F796A2"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61E542D5"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05AAE7F"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tc>
      </w:tr>
    </w:tbl>
    <w:p w14:paraId="3341D998"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14:paraId="00456B7F"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14:paraId="0239A15C"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Неприложимо</w:t>
      </w:r>
    </w:p>
    <w:p w14:paraId="77EFFF11"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14:paraId="4D1923AD"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70D53C58"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87A8F38"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tc>
      </w:tr>
    </w:tbl>
    <w:p w14:paraId="3F78F67A"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p w14:paraId="1E947F90"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0" w:name="_Toc256001600"/>
      <w:r w:rsidRPr="00B7392D">
        <w:rPr>
          <w:rFonts w:ascii="Times New Roman" w:eastAsia="Times New Roman" w:hAnsi="Times New Roman" w:cs="Times New Roman"/>
          <w:bCs/>
          <w:iCs/>
          <w:noProof/>
          <w:color w:val="000000"/>
          <w:sz w:val="24"/>
          <w:szCs w:val="26"/>
        </w:rPr>
        <w:t>10 Съответствие с правилата на СТО</w:t>
      </w:r>
      <w:bookmarkEnd w:id="30"/>
    </w:p>
    <w:p w14:paraId="41EE779A"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 xml:space="preserve"> Зелена кутия</w:t>
      </w:r>
    </w:p>
    <w:p w14:paraId="746F22F0"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Параграф 11 от приложение 2 към Споразумението за СТО</w:t>
      </w:r>
    </w:p>
    <w:p w14:paraId="669C42C7"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14:paraId="0E3C4ECF"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3BAB439"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Интервенцията е включена в приложение II на Регламент (ЕС) №2021/2115 и е в съответствие с приложение 2 към Споразумението на СТО за селското стопанство.</w:t>
            </w:r>
          </w:p>
          <w:p w14:paraId="7CA09FB5"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за преработка на селскостопански продукти са в съответствие с т. 11 от Приложение 2 на Споразумението за земеделие на СТО, тъй като:</w:t>
            </w:r>
          </w:p>
          <w:p w14:paraId="391BDB04"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1. Правила за отпускане на плащанията ще са съобразени с основните параметри, заложени в Стратегическия план и са насочени към подобряване на конкурентоспособността на предприятията в хранително-вкусовата промишленост;</w:t>
            </w:r>
          </w:p>
          <w:p w14:paraId="7CADF075"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2. Размерът на плащанията не зависи от вида, обема и цената на продукцията през годините на реализация на инвестицията, а от самата инвестиция;</w:t>
            </w:r>
          </w:p>
          <w:p w14:paraId="37EEA7B3" w14:textId="77777777"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3. Плащанията са само срещу доказване на реално извършените разходи за инвестицията и са обвързани с периода на изпълнени на проекта.</w:t>
            </w:r>
          </w:p>
          <w:p w14:paraId="59A446C8"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14:paraId="3AA8211C"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1" w:name="_Toc256001601"/>
      <w:r w:rsidRPr="00B7392D">
        <w:rPr>
          <w:rFonts w:ascii="Times New Roman" w:eastAsia="Times New Roman" w:hAnsi="Times New Roman" w:cs="Times New Roman"/>
          <w:bCs/>
          <w:iCs/>
          <w:noProof/>
          <w:color w:val="000000"/>
          <w:sz w:val="24"/>
          <w:szCs w:val="26"/>
        </w:rPr>
        <w:t>11 Процентно участие, приложимо за тази интервенция</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B7392D" w:rsidRPr="00B7392D" w14:paraId="33FAAD23"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F0AF4B4"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25A8CCF"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6D8BEDD"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41ED9B5"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E92E227"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Максимална ставка</w:t>
            </w:r>
          </w:p>
        </w:tc>
      </w:tr>
      <w:tr w:rsidR="00B7392D" w:rsidRPr="00B7392D" w14:paraId="04B754F5" w14:textId="77777777" w:rsidTr="004F1C8A">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2D0EFAF"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487C97E"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849B41A" w14:textId="77777777" w:rsidR="00B7392D" w:rsidRPr="00B7392D" w:rsidRDefault="00B7392D" w:rsidP="00B7392D">
            <w:pPr>
              <w:spacing w:before="20" w:after="20" w:line="240" w:lineRule="auto"/>
              <w:jc w:val="right"/>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E8F0E4D" w14:textId="77777777" w:rsidR="00B7392D" w:rsidRPr="00B7392D" w:rsidRDefault="00B7392D" w:rsidP="00B7392D">
            <w:pPr>
              <w:spacing w:before="20" w:after="20" w:line="240" w:lineRule="auto"/>
              <w:jc w:val="right"/>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1249D67" w14:textId="77777777" w:rsidR="00B7392D" w:rsidRPr="00B7392D" w:rsidRDefault="00B7392D" w:rsidP="00B7392D">
            <w:pPr>
              <w:spacing w:before="20" w:after="20" w:line="240" w:lineRule="auto"/>
              <w:jc w:val="right"/>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85,00%</w:t>
            </w:r>
          </w:p>
        </w:tc>
      </w:tr>
    </w:tbl>
    <w:p w14:paraId="0842FAFF"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sectPr w:rsidR="00B7392D" w:rsidRPr="00B7392D">
          <w:pgSz w:w="11906" w:h="16838"/>
          <w:pgMar w:top="720" w:right="720" w:bottom="864" w:left="936" w:header="288" w:footer="72" w:gutter="0"/>
          <w:cols w:space="720"/>
          <w:noEndnote/>
          <w:docGrid w:linePitch="360"/>
        </w:sectPr>
      </w:pPr>
    </w:p>
    <w:p w14:paraId="0CA3C0C3"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2" w:name="_Toc256001602"/>
      <w:r w:rsidRPr="00B7392D">
        <w:rPr>
          <w:rFonts w:ascii="Times New Roman" w:eastAsia="Times New Roman" w:hAnsi="Times New Roman" w:cs="Times New Roman"/>
          <w:bCs/>
          <w:iCs/>
          <w:noProof/>
          <w:color w:val="000000"/>
          <w:sz w:val="24"/>
          <w:szCs w:val="26"/>
        </w:rPr>
        <w:lastRenderedPageBreak/>
        <w:t>12 Планирани единични суми — определение</w:t>
      </w:r>
      <w:bookmarkEnd w:id="32"/>
    </w:p>
    <w:p w14:paraId="0126AE31"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06"/>
        <w:gridCol w:w="1345"/>
        <w:gridCol w:w="1993"/>
        <w:gridCol w:w="921"/>
        <w:gridCol w:w="1754"/>
        <w:gridCol w:w="2629"/>
      </w:tblGrid>
      <w:tr w:rsidR="00B7392D" w:rsidRPr="00B7392D" w14:paraId="261DC8DF"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3F54DDD"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4B8FCBE"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7C4C1B7"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2486845"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ED4C9EC"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4535F0A" w14:textId="77777777"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D71E9A9"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Единичната сума основава ли се на пренесени разходи?</w:t>
            </w:r>
          </w:p>
        </w:tc>
      </w:tr>
      <w:tr w:rsidR="00B7392D" w:rsidRPr="00B7392D" w14:paraId="0C4F3ECD"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FAFC9A2"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FIN040 - Инвестиции за преработка на селскостопански продукти, насочени към опазване на компонентите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5D735A6"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C320D6D"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39ECA3"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437DB1E"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DDDE6AF"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R.15; R.27; R.39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4E7D125"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Не</w:t>
            </w:r>
          </w:p>
        </w:tc>
      </w:tr>
      <w:tr w:rsidR="00B7392D" w:rsidRPr="00B7392D" w14:paraId="2E08E046" w14:textId="77777777"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290774"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XCO40 - Подкрепа на земеделски производители и преработвателни предприятия за инвестиции за опазване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C0FC3D5"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3D8A249"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8D6B78B"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04C0DFD"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C1691E"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R.15; R.27; R.39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6EA854E" w14:textId="77777777"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Не</w:t>
            </w:r>
          </w:p>
        </w:tc>
      </w:tr>
    </w:tbl>
    <w:p w14:paraId="2590963A"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Обяснение и обосновка, свързани с размера на единичната сума</w:t>
      </w:r>
    </w:p>
    <w:p w14:paraId="36DFFCC6"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FIN040 - Инвестиции за преработка на селскостопански продукти, насочени към опазване на компонентите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B7392D" w:rsidRPr="00B7392D" w14:paraId="3C978E87"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9F0F944"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187 500 евро</w:t>
            </w:r>
          </w:p>
        </w:tc>
      </w:tr>
    </w:tbl>
    <w:p w14:paraId="1D43AF4E" w14:textId="77777777"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XCO40 - Подкрепа на земеделски производители и преработвателни предприятия за инвестиции за опазване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B7392D" w:rsidRPr="00B7392D" w14:paraId="17F6F9DF" w14:textId="77777777"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8A90A25" w14:textId="77777777"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При определяне на стойностите за взети предвид отделните категории допустими за подпомагане кандидати, допустимите за подпомагане дейности и предложените финансови условия. Максималният размер на разходите за проект са намалени в сравнение с предоставяното подпомагане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14:paraId="78DC9DF9" w14:textId="77777777"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3" w:name="_Toc256001603"/>
      <w:r w:rsidRPr="00B7392D">
        <w:rPr>
          <w:rFonts w:ascii="Times New Roman" w:eastAsia="Times New Roman" w:hAnsi="Times New Roman" w:cs="Times New Roman"/>
          <w:bCs/>
          <w:iCs/>
          <w:noProof/>
          <w:color w:val="000000"/>
          <w:sz w:val="24"/>
          <w:szCs w:val="26"/>
        </w:rPr>
        <w:t>13 Планирани единични суми — финансова таблица с крайни продукти</w:t>
      </w:r>
      <w:bookmarkEnd w:id="33"/>
    </w:p>
    <w:p w14:paraId="42A561FA" w14:textId="77777777"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sectPr w:rsidR="00B7392D" w:rsidRPr="00B7392D" w:rsidSect="00BB4201">
      <w:pgSz w:w="16838" w:h="11906" w:orient="landscape"/>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D22759"/>
    <w:multiLevelType w:val="hybridMultilevel"/>
    <w:tmpl w:val="B5FAA5D8"/>
    <w:lvl w:ilvl="0" w:tplc="49D2559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A. Ivanova">
    <w15:presenceInfo w15:providerId="AD" w15:userId="S-1-5-21-3673932534-3318588094-701912851-3750"/>
  </w15:person>
  <w15:person w15:author="MZH">
    <w15:presenceInfo w15:providerId="None" w15:userId="MZ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92D"/>
    <w:rsid w:val="000A192C"/>
    <w:rsid w:val="00112924"/>
    <w:rsid w:val="001655D9"/>
    <w:rsid w:val="002716A2"/>
    <w:rsid w:val="005C0332"/>
    <w:rsid w:val="006D5BCA"/>
    <w:rsid w:val="00783AC3"/>
    <w:rsid w:val="00900803"/>
    <w:rsid w:val="0090550D"/>
    <w:rsid w:val="00A94AAD"/>
    <w:rsid w:val="00B7392D"/>
    <w:rsid w:val="00BB4201"/>
    <w:rsid w:val="00E961CA"/>
    <w:rsid w:val="00EE6078"/>
    <w:rsid w:val="00FF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27BF5"/>
  <w15:chartTrackingRefBased/>
  <w15:docId w15:val="{E57BBBCC-F648-481F-A6BA-3E50634E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E6078"/>
    <w:rPr>
      <w:sz w:val="16"/>
      <w:szCs w:val="16"/>
    </w:rPr>
  </w:style>
  <w:style w:type="paragraph" w:styleId="CommentText">
    <w:name w:val="annotation text"/>
    <w:basedOn w:val="Normal"/>
    <w:link w:val="CommentTextChar"/>
    <w:uiPriority w:val="99"/>
    <w:semiHidden/>
    <w:unhideWhenUsed/>
    <w:rsid w:val="00EE6078"/>
    <w:pPr>
      <w:spacing w:line="240" w:lineRule="auto"/>
    </w:pPr>
    <w:rPr>
      <w:sz w:val="20"/>
      <w:szCs w:val="20"/>
    </w:rPr>
  </w:style>
  <w:style w:type="character" w:customStyle="1" w:styleId="CommentTextChar">
    <w:name w:val="Comment Text Char"/>
    <w:basedOn w:val="DefaultParagraphFont"/>
    <w:link w:val="CommentText"/>
    <w:uiPriority w:val="99"/>
    <w:semiHidden/>
    <w:rsid w:val="00EE6078"/>
    <w:rPr>
      <w:sz w:val="20"/>
      <w:szCs w:val="20"/>
    </w:rPr>
  </w:style>
  <w:style w:type="paragraph" w:styleId="CommentSubject">
    <w:name w:val="annotation subject"/>
    <w:basedOn w:val="CommentText"/>
    <w:next w:val="CommentText"/>
    <w:link w:val="CommentSubjectChar"/>
    <w:uiPriority w:val="99"/>
    <w:semiHidden/>
    <w:unhideWhenUsed/>
    <w:rsid w:val="00EE6078"/>
    <w:rPr>
      <w:b/>
      <w:bCs/>
    </w:rPr>
  </w:style>
  <w:style w:type="character" w:customStyle="1" w:styleId="CommentSubjectChar">
    <w:name w:val="Comment Subject Char"/>
    <w:basedOn w:val="CommentTextChar"/>
    <w:link w:val="CommentSubject"/>
    <w:uiPriority w:val="99"/>
    <w:semiHidden/>
    <w:rsid w:val="00EE6078"/>
    <w:rPr>
      <w:b/>
      <w:bCs/>
      <w:sz w:val="20"/>
      <w:szCs w:val="20"/>
    </w:rPr>
  </w:style>
  <w:style w:type="paragraph" w:styleId="BalloonText">
    <w:name w:val="Balloon Text"/>
    <w:basedOn w:val="Normal"/>
    <w:link w:val="BalloonTextChar"/>
    <w:uiPriority w:val="99"/>
    <w:semiHidden/>
    <w:unhideWhenUsed/>
    <w:rsid w:val="00EE60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0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4367</Words>
  <Characters>24895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Elena A. Ivanova</cp:lastModifiedBy>
  <cp:revision>2</cp:revision>
  <dcterms:created xsi:type="dcterms:W3CDTF">2025-08-20T14:21:00Z</dcterms:created>
  <dcterms:modified xsi:type="dcterms:W3CDTF">2025-08-20T14:21:00Z</dcterms:modified>
</cp:coreProperties>
</file>